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AA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 фонда оценочных средств по предмету</w:t>
      </w:r>
    </w:p>
    <w:p w:rsidR="00D41C42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«Литературное чтение»</w:t>
      </w:r>
    </w:p>
    <w:p w:rsidR="00D41C42" w:rsidRPr="00863917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510"/>
        <w:gridCol w:w="2410"/>
        <w:gridCol w:w="3719"/>
      </w:tblGrid>
      <w:tr w:rsidR="00D41C42" w:rsidRPr="00863917" w:rsidTr="002C40F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363197" w:rsidP="002C40F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2C40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863917" w:rsidTr="002C40F6">
        <w:trPr>
          <w:trHeight w:val="311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C42" w:rsidRPr="00863917" w:rsidRDefault="00D41C42" w:rsidP="002C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457847" w:rsidRPr="00863917" w:rsidTr="002C40F6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1 </w:t>
            </w:r>
            <w:proofErr w:type="gramStart"/>
            <w:r w:rsidR="0036319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триместр 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</w:t>
            </w:r>
            <w:proofErr w:type="gramEnd"/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Гнездо ласточки».</w:t>
            </w: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457847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2 </w:t>
            </w:r>
            <w:r w:rsidR="0036319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триместр</w:t>
            </w: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«Осень».</w:t>
            </w:r>
          </w:p>
          <w:p w:rsidR="00457847" w:rsidRPr="00863917" w:rsidRDefault="00457847" w:rsidP="00457847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A1C8A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3 </w:t>
            </w:r>
            <w:proofErr w:type="gramStart"/>
            <w:r w:rsidR="0036319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триместр</w:t>
            </w: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</w:t>
            </w:r>
            <w:proofErr w:type="gramEnd"/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Колибри».</w:t>
            </w:r>
          </w:p>
          <w:p w:rsidR="00AE3DAC" w:rsidRPr="00863917" w:rsidRDefault="00AE3DAC" w:rsidP="00AE3DAC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63917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Итоговая</w:t>
            </w:r>
            <w:r w:rsidR="008A1C8A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контрольная работа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«Планета».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</w:tbl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C40F6" w:rsidRPr="00863917" w:rsidRDefault="002C40F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F288E" w:rsidRPr="00863917" w:rsidRDefault="002F288E" w:rsidP="002F288E">
      <w:pPr>
        <w:pStyle w:val="a3"/>
        <w:spacing w:before="0" w:beforeAutospacing="0" w:after="0" w:afterAutospacing="0"/>
        <w:rPr>
          <w:sz w:val="28"/>
          <w:szCs w:val="28"/>
        </w:rPr>
      </w:pPr>
      <w:r w:rsidRPr="00863917">
        <w:rPr>
          <w:sz w:val="28"/>
          <w:szCs w:val="28"/>
        </w:rPr>
        <w:t xml:space="preserve">                                         </w:t>
      </w:r>
    </w:p>
    <w:p w:rsidR="00457847" w:rsidRPr="00863917" w:rsidRDefault="002F288E" w:rsidP="002F288E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863917">
        <w:rPr>
          <w:sz w:val="28"/>
          <w:szCs w:val="28"/>
        </w:rPr>
        <w:lastRenderedPageBreak/>
        <w:t xml:space="preserve">                                   </w:t>
      </w:r>
      <w:r w:rsidR="00617384" w:rsidRPr="00863917">
        <w:rPr>
          <w:sz w:val="28"/>
          <w:szCs w:val="28"/>
        </w:rPr>
        <w:t xml:space="preserve">          </w:t>
      </w:r>
      <w:r w:rsidRPr="00863917">
        <w:rPr>
          <w:sz w:val="28"/>
          <w:szCs w:val="28"/>
        </w:rPr>
        <w:t xml:space="preserve">  </w:t>
      </w:r>
      <w:r w:rsidR="00457847" w:rsidRPr="00863917">
        <w:rPr>
          <w:b/>
          <w:bCs/>
          <w:color w:val="000000"/>
          <w:kern w:val="36"/>
          <w:sz w:val="28"/>
          <w:szCs w:val="28"/>
        </w:rPr>
        <w:t>Фонд оценочных средств</w:t>
      </w:r>
    </w:p>
    <w:p w:rsidR="00457847" w:rsidRPr="00863917" w:rsidRDefault="00457847" w:rsidP="0045784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 w:rsidRPr="00863917">
        <w:rPr>
          <w:b/>
          <w:bCs/>
          <w:color w:val="000000"/>
          <w:kern w:val="36"/>
          <w:sz w:val="28"/>
          <w:szCs w:val="28"/>
        </w:rPr>
        <w:t>по предмету «Литературное чтение», 4 класс.</w:t>
      </w:r>
    </w:p>
    <w:p w:rsidR="009250C3" w:rsidRPr="00863917" w:rsidRDefault="009250C3" w:rsidP="0045784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</w:p>
    <w:p w:rsidR="001E3679" w:rsidRPr="00863917" w:rsidRDefault="00863917" w:rsidP="00863917">
      <w:pPr>
        <w:pStyle w:val="a6"/>
        <w:keepNext/>
        <w:numPr>
          <w:ilvl w:val="3"/>
          <w:numId w:val="4"/>
        </w:numPr>
        <w:tabs>
          <w:tab w:val="num" w:pos="0"/>
        </w:tabs>
        <w:suppressAutoHyphens/>
        <w:snapToGrid w:val="0"/>
        <w:ind w:left="0" w:firstLine="142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t xml:space="preserve">Контрольная работа за 1 </w:t>
      </w:r>
      <w:r w:rsidR="00363197">
        <w:rPr>
          <w:b/>
          <w:bCs/>
          <w:sz w:val="28"/>
          <w:szCs w:val="28"/>
          <w:lang w:eastAsia="ar-SA"/>
        </w:rPr>
        <w:t>триместр</w:t>
      </w:r>
      <w:r w:rsidRPr="00863917">
        <w:rPr>
          <w:b/>
          <w:bCs/>
          <w:sz w:val="28"/>
          <w:szCs w:val="28"/>
          <w:lang w:eastAsia="ar-SA"/>
        </w:rPr>
        <w:t xml:space="preserve"> «Гнездо ласточки».</w:t>
      </w:r>
      <w:r>
        <w:rPr>
          <w:b/>
          <w:bCs/>
          <w:sz w:val="28"/>
          <w:szCs w:val="28"/>
          <w:lang w:eastAsia="ar-SA"/>
        </w:rPr>
        <w:t xml:space="preserve"> </w:t>
      </w:r>
      <w:r w:rsidR="009631C1" w:rsidRPr="00863917">
        <w:rPr>
          <w:b/>
          <w:sz w:val="28"/>
          <w:szCs w:val="28"/>
        </w:rPr>
        <w:t>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ind w:left="142"/>
        <w:outlineLvl w:val="3"/>
        <w:rPr>
          <w:b/>
          <w:bCs/>
          <w:sz w:val="28"/>
          <w:szCs w:val="28"/>
          <w:lang w:eastAsia="ar-SA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1.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Прочитай текст.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 крышей было гнездо ласточки. Хозяев в нём уже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Ласточки носили в носиках глину и ил из ближнего ручья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Скоро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гнёздышко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немного попортившееся за зиму,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было отделано заново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Потом ласточки стали таскать в гнездо то пух, то пёрышки, то стебельки моха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(122 слова)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(По К. Ушинскому)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2.</w:t>
      </w:r>
      <w:r w:rsidR="004C615E"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тип текста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 повествование, описание, рассуждение.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Повествование.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3.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главную тему текста.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 заботятся ласточки о своих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4.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Раздели текст на четыре части. Допиши недостающие пункты плана.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 Гнездо пустует.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2. Хозяева вернулись.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3. Обустройство гнезда.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4. Забота о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5.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Как строили ласточки своё гнездо? Подчеркни ответ в тексте.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6.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предложения слова с безударной проверяемой гласной в корне. Запиши с каждым словом проверочное.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Почуяв приближение холодов, ласточки улетели в тёплые края. 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Прибл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и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жéние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бли́зко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дóв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хóлод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холóдный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е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тéли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(полёт), кр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я́ (край).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7.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Заполни таблицу.</w:t>
      </w:r>
    </w:p>
    <w:tbl>
      <w:tblPr>
        <w:tblW w:w="9192" w:type="dxa"/>
        <w:tblBorders>
          <w:top w:val="single" w:sz="6" w:space="0" w:color="CCCCCC"/>
          <w:left w:val="single" w:sz="6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3118"/>
        <w:gridCol w:w="3827"/>
      </w:tblGrid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Слово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Антоним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Синоним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выглядывать 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скрываться, прятаться 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высматривать, высовываться 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прилетать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отлетать, улетать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прибывать, слетаться</w:t>
            </w:r>
          </w:p>
        </w:tc>
      </w:tr>
    </w:tbl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8.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последовательность событий.</w:t>
      </w:r>
    </w:p>
    <w:p w:rsidR="00014D1B" w:rsidRPr="00863917" w:rsidRDefault="00014D1B" w:rsidP="00014D1B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2999232" cy="3024784"/>
            <wp:effectExtent l="0" t="0" r="0" b="0"/>
            <wp:docPr id="1" name="Рисунок 1" descr="Крылова. Работа с текстом. 4 класс, с. 17 №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рылова. Работа с текстом. 4 класс, с. 17 №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363" cy="30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1B" w:rsidRPr="00863917" w:rsidRDefault="00014D1B" w:rsidP="00BD2E2E">
      <w:pPr>
        <w:shd w:val="clear" w:color="auto" w:fill="FFFFFF"/>
        <w:spacing w:after="0" w:line="240" w:lineRule="auto"/>
        <w:jc w:val="both"/>
        <w:textAlignment w:val="baseline"/>
        <w:rPr>
          <w:ins w:id="0" w:author="Unknown"/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9.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текста по 2 слова, соответствующие данным схемам.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885190" cy="380365"/>
            <wp:effectExtent l="0" t="0" r="0" b="635"/>
            <wp:docPr id="3" name="Рисунок 3" descr="корень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орень, оконч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Гнезд[о], зим[а], глин[а].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294765" cy="336550"/>
            <wp:effectExtent l="0" t="0" r="635" b="6350"/>
            <wp:docPr id="4" name="Рисунок 4" descr="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Гнёзд/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[о], пёр/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[и], стебель/к[и].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836420" cy="358140"/>
            <wp:effectExtent l="0" t="0" r="0" b="3810"/>
            <wp:docPr id="9" name="Рисунок 9" descr="приставка, 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иставка, 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ближ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ени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[е], при/лет/ел[а], за/кип/ел[а].</w:t>
      </w:r>
    </w:p>
    <w:p w:rsidR="005750FE" w:rsidRPr="00863917" w:rsidRDefault="005750FE" w:rsidP="00575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sz w:val="28"/>
          <w:szCs w:val="28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5750FE" w:rsidRPr="00863917" w:rsidRDefault="005750FE" w:rsidP="005750FE">
      <w:pPr>
        <w:ind w:left="426" w:hanging="426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28101" cy="2011680"/>
            <wp:effectExtent l="0" t="0" r="0" b="0"/>
            <wp:docPr id="22" name="Рисунок 22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0251F3" w:rsidRPr="00863917" w:rsidRDefault="000251F3" w:rsidP="00863917">
      <w:pPr>
        <w:rPr>
          <w:sz w:val="28"/>
          <w:szCs w:val="28"/>
        </w:rPr>
      </w:pPr>
    </w:p>
    <w:p w:rsidR="000251F3" w:rsidRPr="00863917" w:rsidRDefault="000251F3" w:rsidP="009250C3">
      <w:pPr>
        <w:pStyle w:val="a6"/>
        <w:rPr>
          <w:sz w:val="28"/>
          <w:szCs w:val="28"/>
        </w:rPr>
      </w:pPr>
    </w:p>
    <w:p w:rsidR="005750FE" w:rsidRPr="00863917" w:rsidRDefault="005750FE" w:rsidP="009250C3">
      <w:pPr>
        <w:pStyle w:val="a6"/>
        <w:rPr>
          <w:sz w:val="28"/>
          <w:szCs w:val="28"/>
        </w:rPr>
      </w:pPr>
    </w:p>
    <w:p w:rsidR="002F15AB" w:rsidRPr="00863917" w:rsidRDefault="00863917" w:rsidP="00863917">
      <w:pPr>
        <w:pStyle w:val="a6"/>
        <w:keepNext/>
        <w:numPr>
          <w:ilvl w:val="0"/>
          <w:numId w:val="4"/>
        </w:numPr>
        <w:suppressAutoHyphens/>
        <w:snapToGrid w:val="0"/>
        <w:outlineLvl w:val="3"/>
        <w:rPr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t xml:space="preserve">Контрольная работа за 2 </w:t>
      </w:r>
      <w:r w:rsidR="00363197">
        <w:rPr>
          <w:b/>
          <w:bCs/>
          <w:sz w:val="28"/>
          <w:szCs w:val="28"/>
          <w:lang w:eastAsia="ar-SA"/>
        </w:rPr>
        <w:t>триместр</w:t>
      </w:r>
      <w:r w:rsidRPr="00863917">
        <w:rPr>
          <w:b/>
          <w:bCs/>
          <w:sz w:val="28"/>
          <w:szCs w:val="28"/>
          <w:lang w:eastAsia="ar-SA"/>
        </w:rPr>
        <w:t xml:space="preserve"> «Осень</w:t>
      </w:r>
      <w:r>
        <w:rPr>
          <w:b/>
          <w:bCs/>
          <w:sz w:val="28"/>
          <w:szCs w:val="28"/>
          <w:lang w:eastAsia="ar-SA"/>
        </w:rPr>
        <w:t>»</w:t>
      </w:r>
      <w:r w:rsidR="009250C3" w:rsidRPr="00863917">
        <w:rPr>
          <w:b/>
          <w:sz w:val="28"/>
          <w:szCs w:val="28"/>
        </w:rPr>
        <w:t xml:space="preserve"> 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outlineLvl w:val="3"/>
        <w:rPr>
          <w:bCs/>
          <w:sz w:val="28"/>
          <w:szCs w:val="28"/>
          <w:lang w:eastAsia="ar-SA"/>
        </w:rPr>
      </w:pPr>
    </w:p>
    <w:p w:rsidR="002F15AB" w:rsidRPr="00863917" w:rsidRDefault="002F15AB" w:rsidP="00FC45E9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Прочитай текст   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Осень, глубокая осень! Серое небо, низкие, тяжёлые влажные облака; голы и прозрачны становятся сады, рощи и леса. Всё видно насквозь в самой глухой древесной чаще, куда летом не проникал глаз человеческий.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Старые деревья давно облетели, и только молодые отдельные берёзки сохраняют ещё свои увядающие желтоватые листья, блистающие золотом.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Ярко выступают сквозь красноватую сеть берёзовых ветвей как будто помолодевшие ели и сосны. Они освежены холодными воздухом, мелкими, как пар, дождями и влажными ночными туманами.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Устлана земля сухими разновидными и разноцветными листьями: мягкими и пушистыми в сырую погоду, так что не слышно шелеста от ног осторожно ступающего охотника. Но листья эти жёсткие и хрупкие в морозы, так что далеко вскакивают птицы и звери от шороха человеческих шагов.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( 115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 слов)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С.Аксаков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>)</w:t>
      </w:r>
    </w:p>
    <w:p w:rsidR="002F15AB" w:rsidRPr="00863917" w:rsidRDefault="004C615E" w:rsidP="002F15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2.Определи тип текста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: повествование, </w:t>
      </w:r>
      <w:r w:rsidR="002F15AB" w:rsidRPr="00863917">
        <w:rPr>
          <w:rFonts w:ascii="Times New Roman" w:hAnsi="Times New Roman" w:cs="Times New Roman"/>
          <w:color w:val="FF0000"/>
          <w:sz w:val="28"/>
          <w:szCs w:val="28"/>
        </w:rPr>
        <w:t>описание,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рассуждение.</w:t>
      </w:r>
    </w:p>
    <w:p w:rsidR="002F15AB" w:rsidRPr="00863917" w:rsidRDefault="004C615E" w:rsidP="004C615E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Описание</w:t>
      </w:r>
      <w:r w:rsidR="002F15AB" w:rsidRPr="00863917">
        <w:rPr>
          <w:rFonts w:ascii="Times New Roman" w:hAnsi="Times New Roman" w:cs="Times New Roman"/>
          <w:sz w:val="28"/>
          <w:szCs w:val="28"/>
        </w:rPr>
        <w:t>_________________________</w:t>
      </w:r>
      <w:r w:rsidRPr="0086391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3.Определи главную тему текста.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Глубокая осень</w:t>
      </w:r>
      <w:r w:rsidRPr="00863917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4.Используя текст, допиши недостающие в схеме слова.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363197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2" type="#_x0000_t32" style="position:absolute;margin-left:73.2pt;margin-top:7.3pt;width:27.6pt;height:20.1pt;flip:y;z-index:251857920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 берёзы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увядшие</w:t>
      </w:r>
      <w:r w:rsidR="004C615E"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желтоватые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F15AB" w:rsidRPr="00863917" w:rsidRDefault="00363197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4" type="#_x0000_t32" style="position:absolute;margin-left:73.2pt;margin-top:9.05pt;width:27.6pt;height:18.35pt;z-index:2518599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3" type="#_x0000_t32" style="position:absolute;margin-left:73.2pt;margin-top:9.05pt;width:27.6pt;height:0;z-index:251858944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ЛИСТЬЯ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в сырую погоду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мягкие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пухлые</w:t>
      </w:r>
      <w:r w:rsidR="002F15AB"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в морозы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жесткие</w:t>
      </w:r>
      <w:r w:rsidR="00091A0B"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хрупкие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5.Из первого абзаца выпиши предложение, содержание которого соответствует рисунку.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3117" cy="1576670"/>
            <wp:effectExtent l="0" t="0" r="0" b="0"/>
            <wp:docPr id="13" name="Рисунок 13" descr="C:\Users\Администратор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056" cy="158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41171" cy="1462666"/>
            <wp:effectExtent l="0" t="0" r="0" b="0"/>
            <wp:docPr id="12" name="Рисунок 12" descr="D:\школа\школа\НАЧАЛЬНАЯ ШКОЛА\4 класс\4 класс документация\КРУЖОК\осень\5328c873d3470e351e602ea7cba8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школа\школа\НАЧАЛЬНАЯ ШКОЛА\4 класс\4 класс документация\КРУЖОК\осень\5328c873d3470e351e602ea7cba851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544" cy="147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Серое небо, низкие, тяжелые, влажные облака; голы и прозрачны становятся сады, рощи и леса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6.Запиши, с чем сравнивает автор мелкие осенние дожди</w:t>
      </w:r>
      <w:r w:rsidR="002F15AB" w:rsidRPr="00863917">
        <w:rPr>
          <w:rFonts w:ascii="Times New Roman" w:hAnsi="Times New Roman" w:cs="Times New Roman"/>
          <w:sz w:val="28"/>
          <w:szCs w:val="28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6.Запиши, с чем сравнивает автор мелкие осенние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Мелкие, как пар,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7. Используя текст, составь словосочетания.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Ели  (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КАКИЕ?)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помолодевшие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Туманами (КАКИМИ?)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влажными, ночными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Вскакивают (ОТ ЧЕГО?)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от шороха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8. Из двух слов образуй одно. Во вновь образованных словах выдели корень.</w:t>
      </w:r>
    </w:p>
    <w:p w:rsidR="006C6869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ЛИСТ, ПАДАТЬ </w:t>
      </w:r>
      <w:r w:rsidR="006C6869" w:rsidRPr="00863917">
        <w:rPr>
          <w:rFonts w:ascii="Times New Roman" w:hAnsi="Times New Roman" w:cs="Times New Roman"/>
          <w:sz w:val="28"/>
          <w:szCs w:val="28"/>
        </w:rPr>
        <w:t>–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листопад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ВОДА, ВОРОТИТЬ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водоворот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ЗМЕЯ, ЛОВИТЬ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змеелов 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РАЗНЫЙ, ЦВЕТ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разноцветный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9.Спиши предложение, раскрывая скобки и вставляя пропущенные буквы. Разбери предложение по членам предложения и частям речи.</w:t>
      </w:r>
    </w:p>
    <w:p w:rsidR="00816BD3" w:rsidRPr="00863917" w:rsidRDefault="00816BD3" w:rsidP="002F15AB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863917">
        <w:rPr>
          <w:rFonts w:ascii="Times New Roman" w:hAnsi="Times New Roman" w:cs="Times New Roman"/>
          <w:i/>
          <w:sz w:val="28"/>
          <w:szCs w:val="28"/>
        </w:rPr>
        <w:t xml:space="preserve"> По синему небу про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плывают</w:t>
      </w:r>
      <w:r w:rsidRPr="00863917">
        <w:rPr>
          <w:rFonts w:ascii="Times New Roman" w:hAnsi="Times New Roman" w:cs="Times New Roman"/>
          <w:i/>
          <w:sz w:val="28"/>
          <w:szCs w:val="28"/>
        </w:rPr>
        <w:t xml:space="preserve"> низкие тя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 xml:space="preserve">жёлые </w:t>
      </w:r>
      <w:r w:rsidRPr="00863917">
        <w:rPr>
          <w:rFonts w:ascii="Times New Roman" w:hAnsi="Times New Roman" w:cs="Times New Roman"/>
          <w:i/>
          <w:sz w:val="28"/>
          <w:szCs w:val="28"/>
        </w:rPr>
        <w:t>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блака.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10.Впиши в клеточки имена прилагательные, используемые автором в тексте.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разных цветов.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2F15AB" w:rsidRPr="00863917" w:rsidTr="008E720C">
        <w:tc>
          <w:tcPr>
            <w:tcW w:w="79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Листья, имеющие цвет золота.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светло-жёлтого цвета.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5750FE" w:rsidRPr="00863917" w:rsidRDefault="005750FE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863917">
      <w:pPr>
        <w:pStyle w:val="a6"/>
        <w:keepNext/>
        <w:numPr>
          <w:ilvl w:val="0"/>
          <w:numId w:val="4"/>
        </w:numPr>
        <w:tabs>
          <w:tab w:val="num" w:pos="0"/>
        </w:tabs>
        <w:suppressAutoHyphens/>
        <w:snapToGrid w:val="0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 xml:space="preserve">Контрольная работа за 3 </w:t>
      </w:r>
      <w:r w:rsidR="00363197">
        <w:rPr>
          <w:b/>
          <w:bCs/>
          <w:sz w:val="28"/>
          <w:szCs w:val="28"/>
          <w:lang w:eastAsia="ar-SA"/>
        </w:rPr>
        <w:t>три</w:t>
      </w:r>
      <w:bookmarkStart w:id="1" w:name="_GoBack"/>
      <w:bookmarkEnd w:id="1"/>
      <w:r w:rsidR="00363197">
        <w:rPr>
          <w:b/>
          <w:bCs/>
          <w:sz w:val="28"/>
          <w:szCs w:val="28"/>
          <w:lang w:eastAsia="ar-SA"/>
        </w:rPr>
        <w:t>местр</w:t>
      </w:r>
      <w:r w:rsidRPr="00863917">
        <w:rPr>
          <w:b/>
          <w:bCs/>
          <w:sz w:val="28"/>
          <w:szCs w:val="28"/>
          <w:lang w:eastAsia="ar-SA"/>
        </w:rPr>
        <w:t xml:space="preserve">  «Колибри».</w:t>
      </w:r>
    </w:p>
    <w:p w:rsidR="009250C3" w:rsidRPr="00863917" w:rsidRDefault="009250C3" w:rsidP="00863917">
      <w:pPr>
        <w:pStyle w:val="a6"/>
        <w:rPr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1. Прочитай текс.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Колибри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миниатюрны и изящны. Масса тела большинства из них не превышает восьми граммов, а наиболее крохотных – двух граммов. Даже пчела или шмель тяжелее колибри. Многие жуки и бабочки выглядят по сравнению с ними настоящими гигантами. Однако колибри – самые настоящие птицы. 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умеют быстро и ловко летать. Очень красив их полёт с «замиранием» на месте, когда они пьют цветочный нектар или ловят насекомых. Окраска и размеры у колибри чрезвычайно разнообразны. По форме и длине клюва можно определить, какие цветки посещают эти птички – мелкие или крупные. Пернатым крохам ежедневно требуется много корма, почти в два раза больше, чем их собственный вес. Пока светит солнце, колибри не 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покладают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своих маленьких крылышек.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Из паутины и травинок они слепляют гнёзда, похожие на глубокие чашечки. Никогда не трогайте эти голубые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откладывают всего одно-два яйца. А можете себе представить какие они маленькие? Меньше горошины!</w:t>
      </w:r>
    </w:p>
    <w:p w:rsidR="00453D3C" w:rsidRPr="00863917" w:rsidRDefault="00453D3C" w:rsidP="00B25C75">
      <w:pPr>
        <w:pStyle w:val="a6"/>
        <w:numPr>
          <w:ilvl w:val="0"/>
          <w:numId w:val="6"/>
        </w:numPr>
        <w:ind w:left="7655"/>
        <w:rPr>
          <w:sz w:val="28"/>
          <w:szCs w:val="28"/>
        </w:rPr>
      </w:pPr>
      <w:r w:rsidRPr="00863917">
        <w:rPr>
          <w:sz w:val="28"/>
          <w:szCs w:val="28"/>
        </w:rPr>
        <w:t>слов) (А.Тихонов)</w:t>
      </w:r>
    </w:p>
    <w:p w:rsidR="00453D3C" w:rsidRPr="00863917" w:rsidRDefault="00453D3C" w:rsidP="00863917">
      <w:pPr>
        <w:pStyle w:val="a6"/>
        <w:numPr>
          <w:ilvl w:val="0"/>
          <w:numId w:val="4"/>
        </w:numPr>
        <w:pBdr>
          <w:bottom w:val="single" w:sz="12" w:space="1" w:color="auto"/>
        </w:pBdr>
        <w:tabs>
          <w:tab w:val="right" w:pos="10205"/>
        </w:tabs>
        <w:rPr>
          <w:b/>
          <w:sz w:val="28"/>
          <w:szCs w:val="28"/>
        </w:rPr>
      </w:pPr>
      <w:r w:rsidRPr="00863917">
        <w:rPr>
          <w:b/>
          <w:sz w:val="28"/>
          <w:szCs w:val="28"/>
        </w:rPr>
        <w:t>Определи тему текста.</w:t>
      </w:r>
    </w:p>
    <w:p w:rsidR="00453D3C" w:rsidRPr="00863917" w:rsidRDefault="00453D3C" w:rsidP="00453D3C">
      <w:pPr>
        <w:pBdr>
          <w:bottom w:val="single" w:sz="12" w:space="1" w:color="auto"/>
        </w:pBdr>
        <w:tabs>
          <w:tab w:val="right" w:pos="1020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Описание колибри.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текста: художественный, научный или публицистический.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Художественный.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С чем сравнивает автор гнёзда колибри? Запиши ответ, используя слова из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Запиши, что умеют делать только колибри в отличие от других птиц.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Очень красив их полёт 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с «замиранием» на месте,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когда они пьют цветочный нектар или ловят насекомых.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>миниатюрные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изящные – красивые,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мельчайшие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гигантские – огромные.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Подпиши рисунок, используя содержание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3150" cy="2447925"/>
            <wp:effectExtent l="19050" t="0" r="0" b="0"/>
            <wp:docPr id="2" name="Рисунок 0" descr="к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Опиши колибри, используя слова из текста. Какая она?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Колибри миниатюрны и изящны. Окраска и размеры у колибри чрезвычайно разнообразны.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Выпиши из текста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b/>
          <w:sz w:val="28"/>
          <w:szCs w:val="28"/>
        </w:rPr>
        <w:t>побудительное, восклицательное, вопросительное предложения.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1)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Никогда не трогайте эти голубые чашечки.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2)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Меньше горошины!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3) А можете себе представить какие они маленькие?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Спиши, раскрывая скобки.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lastRenderedPageBreak/>
        <w:t>(У)колибри чрезвычайно развито сердце. Оно (за)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нимает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половину полости тела. Это связано (с) большой (по)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движностью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птиц. Частота сокращений сердца очень высокая. (У)некоторых видов она (до)ходит (до)тысячи ударов в минуту.</w:t>
      </w:r>
    </w:p>
    <w:p w:rsidR="00C27912" w:rsidRPr="00863917" w:rsidRDefault="00453D3C" w:rsidP="009250C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У колибри чрезвычайно развито сердце. Оно занимает половину полости тела. Это связано с большой подвижностью птиц. Частота сокращений сердца очень высокая. У некоторых видов она доходит до тысячи ударов в минуту.</w:t>
      </w:r>
    </w:p>
    <w:p w:rsidR="00B25C75" w:rsidRPr="00863917" w:rsidRDefault="00B25C75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27912" w:rsidRPr="00863917" w:rsidRDefault="00863917" w:rsidP="00863917">
      <w:pPr>
        <w:pStyle w:val="a6"/>
        <w:numPr>
          <w:ilvl w:val="0"/>
          <w:numId w:val="7"/>
        </w:numPr>
        <w:rPr>
          <w:b/>
          <w:sz w:val="28"/>
          <w:szCs w:val="28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>Итоговая</w:t>
      </w:r>
      <w:r w:rsidRPr="00863917">
        <w:rPr>
          <w:b/>
          <w:sz w:val="28"/>
          <w:szCs w:val="28"/>
        </w:rPr>
        <w:t xml:space="preserve"> </w:t>
      </w:r>
      <w:r w:rsidR="008A1C8A" w:rsidRPr="00863917">
        <w:rPr>
          <w:b/>
          <w:sz w:val="28"/>
          <w:szCs w:val="28"/>
        </w:rPr>
        <w:t>контрольная работа «Планета</w:t>
      </w:r>
      <w:r w:rsidRPr="00863917">
        <w:rPr>
          <w:b/>
          <w:sz w:val="28"/>
          <w:szCs w:val="28"/>
        </w:rPr>
        <w:t>», 4</w:t>
      </w:r>
      <w:r w:rsidR="00C27912" w:rsidRPr="00863917">
        <w:rPr>
          <w:b/>
          <w:sz w:val="28"/>
          <w:szCs w:val="28"/>
        </w:rPr>
        <w:t xml:space="preserve"> класс.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Вариант 1</w:t>
      </w:r>
    </w:p>
    <w:p w:rsidR="001455B4" w:rsidRPr="00863917" w:rsidRDefault="008A1C8A" w:rsidP="001455B4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55B4" w:rsidRPr="00863917">
        <w:rPr>
          <w:rFonts w:ascii="Times New Roman" w:hAnsi="Times New Roman" w:cs="Times New Roman"/>
          <w:b/>
          <w:sz w:val="28"/>
          <w:szCs w:val="28"/>
        </w:rPr>
        <w:t>1. Прочитай текст.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Слово «планета» происходит от греческого «</w:t>
      </w:r>
      <w:proofErr w:type="spellStart"/>
      <w:r w:rsidR="001455B4" w:rsidRPr="00863917">
        <w:rPr>
          <w:rFonts w:ascii="Times New Roman" w:hAnsi="Times New Roman" w:cs="Times New Roman"/>
          <w:sz w:val="28"/>
          <w:szCs w:val="28"/>
        </w:rPr>
        <w:t>планетес</w:t>
      </w:r>
      <w:proofErr w:type="spellEnd"/>
      <w:r w:rsidR="001455B4" w:rsidRPr="00863917">
        <w:rPr>
          <w:rFonts w:ascii="Times New Roman" w:hAnsi="Times New Roman" w:cs="Times New Roman"/>
          <w:sz w:val="28"/>
          <w:szCs w:val="28"/>
        </w:rPr>
        <w:t>», означающего «странник». Астрономы древности дали это название «звездам», которые движутся по небосводу. Теперь мы знаем, что планеты – это не звезды, а тела, движущиеся вокруг звезд.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 xml:space="preserve">Земля, как и другие планеты нашей </w:t>
      </w:r>
      <w:proofErr w:type="gramStart"/>
      <w:r w:rsidR="001455B4" w:rsidRPr="00863917">
        <w:rPr>
          <w:rFonts w:ascii="Times New Roman" w:hAnsi="Times New Roman" w:cs="Times New Roman"/>
          <w:sz w:val="28"/>
          <w:szCs w:val="28"/>
        </w:rPr>
        <w:t>Солнечной  системы</w:t>
      </w:r>
      <w:proofErr w:type="gramEnd"/>
      <w:r w:rsidR="001455B4" w:rsidRPr="00863917">
        <w:rPr>
          <w:rFonts w:ascii="Times New Roman" w:hAnsi="Times New Roman" w:cs="Times New Roman"/>
          <w:sz w:val="28"/>
          <w:szCs w:val="28"/>
        </w:rPr>
        <w:t xml:space="preserve">, вращаются вокруг звезды, именуемой Солнцем. Каждая планета движется по своей собственной орбите, и, за исключением Плутона и Меркурия, все планеты Солнечной системы расположены в одной плоскости. 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Астрономы считают, что планеты образовались из огромных облаков газа и пыли, вращавшихся некогда вокруг Солнца. Постепенно, под действием гравитации, частички газа и пыли слипались в плотную массу и превращались в планеты. В нашей Солнечной системе известны девять планет: Меркурий, Венера, Земля, Марс, Юпитер, Сатурн, Уран, Нептун, Плутон. Меркурий – самая близкая к Солнцу планета.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Планеты видны с Земли, поскольку отражают падающие на них лучи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kern w:val="36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  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(110 слов) (Из материалов энциклопедии «Хочу всё знать»)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2. Определи тему текста.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Планеты.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речи: научный, художественный, публицистический.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Научный.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Верно ли утверждение, что планеты – это не тела, движущиеся вокруг Земли, а звёзды?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Нет. Теперь мы знаем, что планеты – это не звезды, а тела, движущиеся вокруг звезд.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Подчеркни в тексте слова, подтверждающие твой ответ.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Вставь слова из текста так, чтобы предложения имели смысл.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Земля вращается вокруг звезды, именуемой солнцем. Планеты отражают падающие на </w:t>
      </w:r>
      <w:proofErr w:type="gramStart"/>
      <w:r w:rsidRPr="00863917">
        <w:rPr>
          <w:rFonts w:ascii="Times New Roman" w:hAnsi="Times New Roman" w:cs="Times New Roman"/>
          <w:sz w:val="28"/>
          <w:szCs w:val="28"/>
          <w:u w:val="single"/>
        </w:rPr>
        <w:t>них  лучи</w:t>
      </w:r>
      <w:proofErr w:type="gramEnd"/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именуемый -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названный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удалённая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отдалённая, далёкая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вращается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крутится, вертится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огромная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гигантская, большая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Разбери слова по составу.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</w:rPr>
        <w:t>неб/о            тел/о             неб/о/свод             тел/о/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ие</w:t>
      </w:r>
      <w:proofErr w:type="spellEnd"/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Отметь рисунок, на котором изображён предмет, помогающий астрономам наблюдать за звёздами.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42540" cy="11156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6385" cy="2863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Определи границы предложений. Спиши текст. Поставь ударение в трёхсложных словах.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Ещё в древности люди заглядывались на звёзды. Звёзды бывают разных цветов и размеров. Среди множества звёзд Солнце можно назвать уникальным.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Впиши в клетки названия планет.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19550" cy="2295525"/>
            <wp:effectExtent l="19050" t="0" r="0" b="0"/>
            <wp:docPr id="6" name="Рисунок 1" descr="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Марс, Венера, Уран, Сатурн, Земля.    Юпитер, Меркурий, Нептун. 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51F3" w:rsidRDefault="001455B4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FDA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1FDA" w:rsidRPr="00863917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50C3" w:rsidRPr="00863917" w:rsidRDefault="001455B4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  <w:r w:rsidRPr="00863917">
        <w:rPr>
          <w:sz w:val="28"/>
          <w:szCs w:val="28"/>
        </w:rPr>
        <w:t>КИМ. Литературное чтение 4</w:t>
      </w:r>
      <w:r w:rsidR="009250C3" w:rsidRPr="00863917">
        <w:rPr>
          <w:sz w:val="28"/>
          <w:szCs w:val="28"/>
        </w:rPr>
        <w:t xml:space="preserve"> класс/ Сост. </w:t>
      </w:r>
      <w:proofErr w:type="spellStart"/>
      <w:r w:rsidR="009250C3" w:rsidRPr="00863917">
        <w:rPr>
          <w:sz w:val="28"/>
          <w:szCs w:val="28"/>
        </w:rPr>
        <w:t>С.В.Кутявина</w:t>
      </w:r>
      <w:proofErr w:type="spellEnd"/>
      <w:r w:rsidR="009250C3" w:rsidRPr="00863917">
        <w:rPr>
          <w:sz w:val="28"/>
          <w:szCs w:val="28"/>
        </w:rPr>
        <w:t xml:space="preserve">- М.: </w:t>
      </w:r>
      <w:proofErr w:type="spellStart"/>
      <w:r w:rsidR="009250C3" w:rsidRPr="00863917">
        <w:rPr>
          <w:sz w:val="28"/>
          <w:szCs w:val="28"/>
        </w:rPr>
        <w:t>Вако</w:t>
      </w:r>
      <w:proofErr w:type="spellEnd"/>
      <w:r w:rsidR="009250C3" w:rsidRPr="00863917">
        <w:rPr>
          <w:sz w:val="28"/>
          <w:szCs w:val="28"/>
        </w:rPr>
        <w:t>, 2014</w:t>
      </w:r>
    </w:p>
    <w:tbl>
      <w:tblPr>
        <w:tblpPr w:leftFromText="180" w:rightFromText="180" w:vertAnchor="text" w:horzAnchor="margin" w:tblpY="-32"/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0251F3" w:rsidRPr="00863917" w:rsidTr="000251F3"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 уровня А оцениваются 1 баллом, уровня В- 2 баллами, уровня С- 3 баллами 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 работа не содержит ошибок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4- выполнено не менее 75% объема работы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 выполнено не менее 50% объема работы</w:t>
            </w:r>
          </w:p>
          <w:p w:rsidR="000251F3" w:rsidRPr="00863917" w:rsidRDefault="000251F3" w:rsidP="00025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 выполнено менее 50% </w:t>
            </w:r>
            <w:proofErr w:type="spell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объма</w:t>
            </w:r>
            <w:proofErr w:type="spell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0251F3" w:rsidRPr="00863917" w:rsidTr="000251F3">
        <w:trPr>
          <w:trHeight w:val="131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За каждое задание 2 балла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7-8 баллов- 5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5-6 баллов – 4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3-4 балла -3</w:t>
            </w:r>
          </w:p>
          <w:p w:rsidR="000251F3" w:rsidRPr="00863917" w:rsidRDefault="000251F3" w:rsidP="000251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Меньше 3 баллов - 2</w:t>
            </w:r>
          </w:p>
        </w:tc>
      </w:tr>
    </w:tbl>
    <w:p w:rsidR="009250C3" w:rsidRPr="00863917" w:rsidRDefault="009250C3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36C26" w:rsidRPr="00863917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79A1"/>
    <w:multiLevelType w:val="hybridMultilevel"/>
    <w:tmpl w:val="F73EC468"/>
    <w:lvl w:ilvl="0" w:tplc="46F8030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41A0B"/>
    <w:multiLevelType w:val="hybridMultilevel"/>
    <w:tmpl w:val="6716352E"/>
    <w:lvl w:ilvl="0" w:tplc="A0FEC126">
      <w:start w:val="159"/>
      <w:numFmt w:val="decimal"/>
      <w:lvlText w:val="(%1"/>
      <w:lvlJc w:val="left"/>
      <w:pPr>
        <w:ind w:left="78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90" w:hanging="360"/>
      </w:pPr>
    </w:lvl>
    <w:lvl w:ilvl="2" w:tplc="0419001B" w:tentative="1">
      <w:start w:val="1"/>
      <w:numFmt w:val="lowerRoman"/>
      <w:lvlText w:val="%3."/>
      <w:lvlJc w:val="right"/>
      <w:pPr>
        <w:ind w:left="9210" w:hanging="180"/>
      </w:pPr>
    </w:lvl>
    <w:lvl w:ilvl="3" w:tplc="0419000F" w:tentative="1">
      <w:start w:val="1"/>
      <w:numFmt w:val="decimal"/>
      <w:lvlText w:val="%4."/>
      <w:lvlJc w:val="left"/>
      <w:pPr>
        <w:ind w:left="9930" w:hanging="360"/>
      </w:pPr>
    </w:lvl>
    <w:lvl w:ilvl="4" w:tplc="04190019" w:tentative="1">
      <w:start w:val="1"/>
      <w:numFmt w:val="lowerLetter"/>
      <w:lvlText w:val="%5."/>
      <w:lvlJc w:val="left"/>
      <w:pPr>
        <w:ind w:left="10650" w:hanging="360"/>
      </w:pPr>
    </w:lvl>
    <w:lvl w:ilvl="5" w:tplc="0419001B" w:tentative="1">
      <w:start w:val="1"/>
      <w:numFmt w:val="lowerRoman"/>
      <w:lvlText w:val="%6."/>
      <w:lvlJc w:val="right"/>
      <w:pPr>
        <w:ind w:left="11370" w:hanging="180"/>
      </w:pPr>
    </w:lvl>
    <w:lvl w:ilvl="6" w:tplc="0419000F" w:tentative="1">
      <w:start w:val="1"/>
      <w:numFmt w:val="decimal"/>
      <w:lvlText w:val="%7."/>
      <w:lvlJc w:val="left"/>
      <w:pPr>
        <w:ind w:left="12090" w:hanging="360"/>
      </w:pPr>
    </w:lvl>
    <w:lvl w:ilvl="7" w:tplc="04190019" w:tentative="1">
      <w:start w:val="1"/>
      <w:numFmt w:val="lowerLetter"/>
      <w:lvlText w:val="%8."/>
      <w:lvlJc w:val="left"/>
      <w:pPr>
        <w:ind w:left="12810" w:hanging="360"/>
      </w:pPr>
    </w:lvl>
    <w:lvl w:ilvl="8" w:tplc="0419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6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0460D"/>
    <w:rsid w:val="00014D1B"/>
    <w:rsid w:val="00021A3A"/>
    <w:rsid w:val="000251F3"/>
    <w:rsid w:val="000648E0"/>
    <w:rsid w:val="00091A0B"/>
    <w:rsid w:val="001455B4"/>
    <w:rsid w:val="001E3679"/>
    <w:rsid w:val="001F1FDA"/>
    <w:rsid w:val="00237907"/>
    <w:rsid w:val="002C40F6"/>
    <w:rsid w:val="002F15AB"/>
    <w:rsid w:val="002F288E"/>
    <w:rsid w:val="00344E89"/>
    <w:rsid w:val="00363197"/>
    <w:rsid w:val="00453D3C"/>
    <w:rsid w:val="00457847"/>
    <w:rsid w:val="0048639F"/>
    <w:rsid w:val="004C615E"/>
    <w:rsid w:val="004F3221"/>
    <w:rsid w:val="00536C26"/>
    <w:rsid w:val="005750FE"/>
    <w:rsid w:val="00617384"/>
    <w:rsid w:val="006C6869"/>
    <w:rsid w:val="006F666C"/>
    <w:rsid w:val="0071272F"/>
    <w:rsid w:val="00816BD3"/>
    <w:rsid w:val="00863917"/>
    <w:rsid w:val="008A1C8A"/>
    <w:rsid w:val="009250C3"/>
    <w:rsid w:val="009631C1"/>
    <w:rsid w:val="00AB79A3"/>
    <w:rsid w:val="00AE3DAC"/>
    <w:rsid w:val="00B25C75"/>
    <w:rsid w:val="00BD2E2E"/>
    <w:rsid w:val="00C27912"/>
    <w:rsid w:val="00C93535"/>
    <w:rsid w:val="00D41C42"/>
    <w:rsid w:val="00DA19AA"/>
    <w:rsid w:val="00E44298"/>
    <w:rsid w:val="00EA6B91"/>
    <w:rsid w:val="00FA0B33"/>
    <w:rsid w:val="00FC4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  <o:rules v:ext="edit">
        <o:r id="V:Rule1" type="connector" idref="#_x0000_s1242"/>
        <o:r id="V:Rule2" type="connector" idref="#_x0000_s1244"/>
        <o:r id="V:Rule3" type="connector" idref="#_x0000_s1243"/>
      </o:rules>
    </o:shapelayout>
  </w:shapeDefaults>
  <w:decimalSymbol w:val=","/>
  <w:listSeparator w:val=";"/>
  <w14:docId w14:val="2E8012A8"/>
  <w15:docId w15:val="{BEC59931-33D0-47CA-B09E-3B2216EC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12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0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65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66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49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61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19</cp:revision>
  <cp:lastPrinted>2021-10-07T10:24:00Z</cp:lastPrinted>
  <dcterms:created xsi:type="dcterms:W3CDTF">2018-10-22T18:04:00Z</dcterms:created>
  <dcterms:modified xsi:type="dcterms:W3CDTF">2025-01-21T14:53:00Z</dcterms:modified>
</cp:coreProperties>
</file>